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82" w:rsidRDefault="00A318B0" w:rsidP="001E5358">
      <w:pPr>
        <w:ind w:hanging="101"/>
        <w:rPr>
          <w:rFonts w:asciiTheme="minorBidi" w:hAnsiTheme="minorBidi" w:hint="cs"/>
          <w:b/>
          <w:bCs/>
          <w:color w:val="00B050"/>
          <w:sz w:val="32"/>
          <w:szCs w:val="32"/>
          <w:shd w:val="clear" w:color="auto" w:fill="FAFAFA"/>
          <w:rtl/>
        </w:rPr>
      </w:pPr>
      <w:r w:rsidRPr="00BF07C3">
        <w:rPr>
          <w:rFonts w:asciiTheme="minorBidi" w:hAnsiTheme="minorBidi" w:hint="cs"/>
          <w:b/>
          <w:bCs/>
          <w:color w:val="00B050"/>
          <w:sz w:val="32"/>
          <w:szCs w:val="32"/>
          <w:shd w:val="clear" w:color="auto" w:fill="FAFAFA"/>
          <w:rtl/>
        </w:rPr>
        <w:t xml:space="preserve">             </w:t>
      </w:r>
    </w:p>
    <w:p w:rsidR="00504C72" w:rsidRDefault="00A318B0" w:rsidP="001E5358">
      <w:pPr>
        <w:ind w:hanging="101"/>
        <w:rPr>
          <w:rFonts w:ascii="Arial" w:hAnsi="Arial" w:cs="Arial"/>
          <w:b/>
          <w:bCs/>
          <w:color w:val="002060"/>
          <w:sz w:val="29"/>
          <w:szCs w:val="29"/>
          <w:shd w:val="clear" w:color="auto" w:fill="FFFFFF"/>
          <w:rtl/>
        </w:rPr>
      </w:pPr>
      <w:bookmarkStart w:id="0" w:name="_GoBack"/>
      <w:bookmarkEnd w:id="0"/>
      <w:r w:rsidRPr="00BF07C3">
        <w:rPr>
          <w:rFonts w:asciiTheme="minorBidi" w:hAnsiTheme="minorBidi" w:hint="cs"/>
          <w:b/>
          <w:bCs/>
          <w:color w:val="00B050"/>
          <w:sz w:val="32"/>
          <w:szCs w:val="32"/>
          <w:shd w:val="clear" w:color="auto" w:fill="FAFAFA"/>
          <w:rtl/>
        </w:rPr>
        <w:t xml:space="preserve">               </w:t>
      </w:r>
      <w:r w:rsidR="00BF07C3">
        <w:rPr>
          <w:rFonts w:asciiTheme="minorBidi" w:hAnsiTheme="minorBidi" w:hint="cs"/>
          <w:b/>
          <w:bCs/>
          <w:color w:val="00B050"/>
          <w:sz w:val="36"/>
          <w:szCs w:val="36"/>
          <w:shd w:val="clear" w:color="auto" w:fill="FAFAFA"/>
          <w:rtl/>
        </w:rPr>
        <w:t xml:space="preserve">  </w:t>
      </w:r>
      <w:r w:rsidRPr="00BF07C3">
        <w:rPr>
          <w:rFonts w:asciiTheme="minorBidi" w:hAnsiTheme="minorBidi" w:hint="cs"/>
          <w:b/>
          <w:bCs/>
          <w:color w:val="00B050"/>
          <w:sz w:val="36"/>
          <w:szCs w:val="36"/>
          <w:shd w:val="clear" w:color="auto" w:fill="FAFAFA"/>
          <w:rtl/>
        </w:rPr>
        <w:t xml:space="preserve"> </w:t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F4271C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يعرف الغياب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على أنه تكرار عدم مداومة التلاميذ ومواظبتهم على الحضور إلى المدرسة في بعض الأيام خلال العام الدراسي بحيث تصل نسبة الغياب إلى أكثر من 20% في الفصل الدراسي الواحد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وهي مشكلة تربوية واجتماعية واقتصادية تثير قلق الوالدين والمدرسين والمجتمع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3D14A8" w:rsidRPr="00B516A2">
        <w:rPr>
          <w:b/>
          <w:bCs/>
          <w:sz w:val="32"/>
          <w:szCs w:val="32"/>
          <w:shd w:val="clear" w:color="auto" w:fill="FFFFFF"/>
        </w:rPr>
        <w:t>.</w:t>
      </w:r>
    </w:p>
    <w:p w:rsidR="00504C72" w:rsidRPr="00504C72" w:rsidRDefault="00504C72" w:rsidP="001E5358">
      <w:pPr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  <w:rtl/>
        </w:rPr>
      </w:pPr>
      <w:r w:rsidRPr="009F0097">
        <w:rPr>
          <w:rFonts w:ascii="Arial" w:hAnsi="Arial" w:cs="Arial" w:hint="cs"/>
          <w:b/>
          <w:bCs/>
          <w:color w:val="FF0000"/>
          <w:sz w:val="32"/>
          <w:szCs w:val="32"/>
          <w:shd w:val="clear" w:color="auto" w:fill="FFFFFF"/>
          <w:rtl/>
        </w:rPr>
        <w:t xml:space="preserve"> </w:t>
      </w:r>
      <w:r w:rsidRPr="009F0097"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  <w:rtl/>
        </w:rPr>
        <w:t xml:space="preserve"> أهداف الدراسة</w:t>
      </w:r>
      <w:r w:rsidR="001E5358">
        <w:rPr>
          <w:rFonts w:ascii="Arial" w:hAnsi="Arial" w:cs="Arial" w:hint="cs"/>
          <w:b/>
          <w:bCs/>
          <w:color w:val="FF0000"/>
          <w:sz w:val="32"/>
          <w:szCs w:val="32"/>
          <w:shd w:val="clear" w:color="auto" w:fill="FFFFFF"/>
          <w:rtl/>
        </w:rPr>
        <w:t xml:space="preserve"> </w:t>
      </w:r>
      <w:r w:rsidRPr="009F0097"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</w:rPr>
        <w:t>: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</w:rPr>
        <w:br/>
      </w:r>
      <w:r w:rsidR="001E5358"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</w:rPr>
        <w:t>-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  <w:rtl/>
        </w:rPr>
        <w:t>تحديد أسباب غياب الطلاب واقتراح الحلول التربوية والنفسية والاجتماعية التي يمكن أن تساعد في علاج ظاهرة غياب الطلاب عن المدرسة</w:t>
      </w:r>
      <w:r w:rsidR="001E5358">
        <w:rPr>
          <w:rFonts w:ascii="Arial" w:hAnsi="Arial" w:cs="Arial" w:hint="cs"/>
          <w:b/>
          <w:bCs/>
          <w:color w:val="3A3A3A"/>
          <w:sz w:val="29"/>
          <w:szCs w:val="29"/>
          <w:shd w:val="clear" w:color="auto" w:fill="FFFFFF"/>
          <w:rtl/>
        </w:rPr>
        <w:t xml:space="preserve">  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  <w:rtl/>
        </w:rPr>
        <w:t>للارتقاء بمستوى تحصيلي علمي عالي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</w:rPr>
        <w:t>.</w:t>
      </w:r>
      <w:r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</w:rPr>
        <w:br/>
      </w:r>
      <w:r w:rsidRPr="009F0097"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  <w:rtl/>
        </w:rPr>
        <w:t>مجتمع الدراسة</w:t>
      </w:r>
      <w:r w:rsidR="001E5358"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</w:rPr>
        <w:t xml:space="preserve">: </w:t>
      </w:r>
    </w:p>
    <w:p w:rsidR="001E5358" w:rsidRDefault="00504C72" w:rsidP="00504C72">
      <w:pPr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عينة عشوائية من طلاب المدارس من جميع المراحل ( ابتدائي , متوسط , ثانوي)</w:t>
      </w:r>
    </w:p>
    <w:p w:rsidR="00504C72" w:rsidRDefault="009F0097" w:rsidP="00504C72">
      <w:pPr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و أولياء أمورهم والمعلمين</w:t>
      </w:r>
      <w:r w:rsidR="001E5358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.</w:t>
      </w:r>
    </w:p>
    <w:p w:rsidR="00F82217" w:rsidRPr="009F0097" w:rsidRDefault="00F82217" w:rsidP="001E5358">
      <w:pPr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  <w:rtl/>
        </w:rPr>
      </w:pPr>
      <w:r>
        <w:rPr>
          <w:rFonts w:ascii="Arial" w:hAnsi="Arial" w:cs="Arial"/>
          <w:b/>
          <w:bCs/>
          <w:color w:val="FF0000"/>
          <w:sz w:val="32"/>
          <w:szCs w:val="32"/>
          <w:shd w:val="clear" w:color="auto" w:fill="FFFFFF"/>
          <w:rtl/>
        </w:rPr>
        <w:t>أدوات الدراس</w:t>
      </w:r>
      <w:r>
        <w:rPr>
          <w:rFonts w:ascii="Arial" w:hAnsi="Arial" w:cs="Arial" w:hint="cs"/>
          <w:b/>
          <w:bCs/>
          <w:color w:val="FF0000"/>
          <w:sz w:val="32"/>
          <w:szCs w:val="32"/>
          <w:shd w:val="clear" w:color="auto" w:fill="FFFFFF"/>
          <w:rtl/>
        </w:rPr>
        <w:t>ة</w:t>
      </w:r>
      <w:r w:rsidR="001E5358">
        <w:rPr>
          <w:rFonts w:ascii="Arial" w:hAnsi="Arial" w:cs="Arial" w:hint="cs"/>
          <w:b/>
          <w:bCs/>
          <w:color w:val="FF0000"/>
          <w:sz w:val="32"/>
          <w:szCs w:val="32"/>
          <w:shd w:val="clear" w:color="auto" w:fill="FFFFFF"/>
          <w:rtl/>
        </w:rPr>
        <w:t xml:space="preserve"> :</w:t>
      </w:r>
    </w:p>
    <w:p w:rsidR="004E2A33" w:rsidRPr="004E2A33" w:rsidRDefault="009F0097" w:rsidP="001E5358">
      <w:pPr>
        <w:pStyle w:val="a4"/>
        <w:numPr>
          <w:ilvl w:val="0"/>
          <w:numId w:val="1"/>
        </w:numPr>
        <w:ind w:left="226"/>
        <w:rPr>
          <w:rFonts w:asciiTheme="minorBidi" w:hAnsiTheme="minorBidi"/>
          <w:b/>
          <w:bCs/>
          <w:sz w:val="32"/>
          <w:szCs w:val="32"/>
          <w:shd w:val="clear" w:color="auto" w:fill="FAFAFA"/>
        </w:rPr>
      </w:pPr>
      <w:r w:rsidRPr="00BF07C3">
        <w:rPr>
          <w:rFonts w:ascii="Arial" w:hAnsi="Arial" w:cs="Arial"/>
          <w:b/>
          <w:bCs/>
          <w:color w:val="3A3A3A"/>
          <w:sz w:val="29"/>
          <w:szCs w:val="29"/>
          <w:shd w:val="clear" w:color="auto" w:fill="FFFFFF"/>
          <w:rtl/>
        </w:rPr>
        <w:t>من أهم الأدوات التي استخدمت في هذه الدراسة كانت من خلال</w:t>
      </w:r>
      <w:r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توزيع استبيان على الطالبات والمعلمات </w:t>
      </w:r>
      <w:r w:rsidR="00F82217"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وأولياء </w:t>
      </w:r>
      <w:r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</w:t>
      </w:r>
      <w:r w:rsidR="00F82217"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الأمور</w:t>
      </w:r>
      <w:r w:rsidR="001E5358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.</w:t>
      </w:r>
      <w:r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</w:t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EB5B82" w:rsidRPr="00BF07C3"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*</w:t>
      </w:r>
      <w:r w:rsidR="00EB5B82" w:rsidRPr="00BF07C3">
        <w:rPr>
          <w:rStyle w:val="apple-converted-space"/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 </w:t>
      </w:r>
      <w:r w:rsidR="00EB5B82" w:rsidRPr="00BF07C3"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  <w:rtl/>
        </w:rPr>
        <w:t>أسباب الغياب المتكرر والتأخر عن المدرسة</w:t>
      </w:r>
      <w:r w:rsidR="00EB5B82" w:rsidRPr="00BF07C3">
        <w:rPr>
          <w:rStyle w:val="apple-converted-space"/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 </w:t>
      </w:r>
      <w:r w:rsidR="00EB5B82" w:rsidRPr="00BF07C3"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:</w:t>
      </w:r>
      <w:r w:rsidR="00EB5B82" w:rsidRPr="00BF07C3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AFAFA"/>
        </w:rPr>
        <w:t> </w:t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يرجع إلى أسباب تتعلق با</w:t>
      </w:r>
      <w:r w:rsidR="00504C72"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لطالب</w:t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وأخرى تتعلق بالمدرسة المنزل أو تصدر عن المجتمع الخارجي الذي يحتك به </w:t>
      </w:r>
      <w:r w:rsidR="00504C72"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الطالب</w:t>
      </w:r>
      <w:r w:rsidR="00EB5B82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3D14A8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وتكثر نسب الغياب عند الأطفال بسبب إصابتهم ببعض الأمراض كالزكام،والكحة،والغياب يجر وراءه مشاكل مثل التأخر الدراسي والتسرب</w:t>
      </w:r>
      <w:r w:rsidR="00F82217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3D14A8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3D14A8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كما</w:t>
      </w:r>
      <w:r w:rsidR="003D14A8" w:rsidRPr="00BF07C3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</w:t>
      </w:r>
      <w:r w:rsidR="003D14A8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يعتبر الغياب والتأخر عن المدرسة من علامات سوء التكيف ، كما أنهما من المشكلات التربوية التي تتطلب التوجيه</w:t>
      </w:r>
      <w:r w:rsidR="003D14A8" w:rsidRPr="00BF07C3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3D14A8" w:rsidRPr="00BF07C3">
        <w:rPr>
          <w:b/>
          <w:bCs/>
          <w:sz w:val="32"/>
          <w:szCs w:val="32"/>
        </w:rPr>
        <w:br/>
      </w:r>
      <w:r w:rsidR="003D14A8" w:rsidRPr="00BF07C3">
        <w:rPr>
          <w:b/>
          <w:bCs/>
          <w:color w:val="FF0000"/>
          <w:sz w:val="32"/>
          <w:szCs w:val="32"/>
          <w:shd w:val="clear" w:color="auto" w:fill="FFFFFF"/>
        </w:rPr>
        <w:t>•</w:t>
      </w:r>
      <w:r w:rsidR="003D14A8" w:rsidRPr="00BF07C3">
        <w:rPr>
          <w:b/>
          <w:bCs/>
          <w:sz w:val="32"/>
          <w:szCs w:val="32"/>
          <w:shd w:val="clear" w:color="auto" w:fill="FFFFFF"/>
        </w:rPr>
        <w:t xml:space="preserve"> </w:t>
      </w:r>
      <w:r w:rsidR="003D14A8" w:rsidRPr="00BF07C3">
        <w:rPr>
          <w:b/>
          <w:bCs/>
          <w:color w:val="FF0000"/>
          <w:sz w:val="32"/>
          <w:szCs w:val="32"/>
          <w:shd w:val="clear" w:color="auto" w:fill="FFFFFF"/>
          <w:rtl/>
        </w:rPr>
        <w:t>ـ أسباب غياب الطلاب عن المدرسة</w:t>
      </w:r>
      <w:r w:rsidR="003D14A8" w:rsidRPr="00BF07C3">
        <w:rPr>
          <w:b/>
          <w:bCs/>
          <w:color w:val="FF0000"/>
          <w:sz w:val="32"/>
          <w:szCs w:val="32"/>
          <w:shd w:val="clear" w:color="auto" w:fill="FFFFFF"/>
        </w:rPr>
        <w:t xml:space="preserve"> .</w:t>
      </w:r>
      <w:r w:rsidR="003D14A8" w:rsidRPr="00BF07C3">
        <w:rPr>
          <w:b/>
          <w:bCs/>
          <w:sz w:val="32"/>
          <w:szCs w:val="32"/>
        </w:rPr>
        <w:br/>
      </w:r>
      <w:r w:rsidR="003D14A8" w:rsidRPr="00BF07C3">
        <w:rPr>
          <w:b/>
          <w:bCs/>
          <w:color w:val="00B050"/>
          <w:sz w:val="32"/>
          <w:szCs w:val="32"/>
          <w:shd w:val="clear" w:color="auto" w:fill="FFFFFF"/>
        </w:rPr>
        <w:t xml:space="preserve">• </w:t>
      </w:r>
      <w:r w:rsidR="003D14A8" w:rsidRPr="00BF07C3">
        <w:rPr>
          <w:b/>
          <w:bCs/>
          <w:color w:val="00B050"/>
          <w:sz w:val="32"/>
          <w:szCs w:val="32"/>
          <w:shd w:val="clear" w:color="auto" w:fill="FFFFFF"/>
          <w:rtl/>
        </w:rPr>
        <w:t>أولاً : أسباب تعود للطالب</w:t>
      </w:r>
      <w:r w:rsidR="003D14A8" w:rsidRPr="00BF07C3">
        <w:rPr>
          <w:b/>
          <w:bCs/>
          <w:sz w:val="32"/>
          <w:szCs w:val="32"/>
          <w:shd w:val="clear" w:color="auto" w:fill="FFFFFF"/>
          <w:rtl/>
        </w:rPr>
        <w:t xml:space="preserve">، </w:t>
      </w:r>
      <w:r w:rsidR="003D14A8" w:rsidRPr="00BF07C3">
        <w:rPr>
          <w:b/>
          <w:bCs/>
          <w:color w:val="FF0000"/>
          <w:sz w:val="32"/>
          <w:szCs w:val="32"/>
          <w:shd w:val="clear" w:color="auto" w:fill="FFFFFF"/>
          <w:rtl/>
        </w:rPr>
        <w:t>وتشمل</w:t>
      </w:r>
      <w:r w:rsidR="003D14A8" w:rsidRPr="00BF07C3">
        <w:rPr>
          <w:b/>
          <w:bCs/>
          <w:color w:val="FF0000"/>
          <w:sz w:val="32"/>
          <w:szCs w:val="32"/>
          <w:shd w:val="clear" w:color="auto" w:fill="FFFFFF"/>
        </w:rPr>
        <w:t xml:space="preserve"> ..</w:t>
      </w:r>
      <w:r w:rsidR="003D14A8" w:rsidRPr="00BF07C3">
        <w:rPr>
          <w:b/>
          <w:bCs/>
          <w:sz w:val="32"/>
          <w:szCs w:val="32"/>
        </w:rPr>
        <w:br/>
      </w:r>
      <w:r w:rsidR="00F82217" w:rsidRPr="00BF07C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1ـ </w:t>
      </w:r>
      <w:r w:rsidR="003D14A8" w:rsidRPr="00BF07C3">
        <w:rPr>
          <w:b/>
          <w:bCs/>
          <w:sz w:val="32"/>
          <w:szCs w:val="32"/>
          <w:shd w:val="clear" w:color="auto" w:fill="FFFFFF"/>
          <w:rtl/>
        </w:rPr>
        <w:t xml:space="preserve">غياب الهدف الحقيقي من وراء طلب العلم </w:t>
      </w:r>
    </w:p>
    <w:p w:rsidR="001E5358" w:rsidRDefault="004E2A33" w:rsidP="001E5358">
      <w:pPr>
        <w:pStyle w:val="a4"/>
        <w:ind w:left="226"/>
        <w:rPr>
          <w:b/>
          <w:bCs/>
          <w:sz w:val="32"/>
          <w:szCs w:val="32"/>
          <w:rtl/>
        </w:rPr>
      </w:pPr>
      <w:r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>2ـ</w:t>
      </w:r>
      <w:r w:rsidR="003D14A8" w:rsidRPr="004E2A33">
        <w:rPr>
          <w:b/>
          <w:bCs/>
          <w:sz w:val="32"/>
          <w:szCs w:val="32"/>
          <w:shd w:val="clear" w:color="auto" w:fill="FFFFFF"/>
        </w:rPr>
        <w:t xml:space="preserve"> </w:t>
      </w:r>
      <w:r w:rsidR="003D14A8" w:rsidRPr="004E2A33">
        <w:rPr>
          <w:b/>
          <w:bCs/>
          <w:sz w:val="32"/>
          <w:szCs w:val="32"/>
          <w:shd w:val="clear" w:color="auto" w:fill="FFFFFF"/>
          <w:rtl/>
        </w:rPr>
        <w:t>كراهية الطالب لمادة معينة أو معلم معين</w:t>
      </w:r>
      <w:r w:rsidR="003D14A8" w:rsidRPr="004E2A33">
        <w:rPr>
          <w:b/>
          <w:bCs/>
          <w:sz w:val="32"/>
          <w:szCs w:val="32"/>
          <w:shd w:val="clear" w:color="auto" w:fill="FFFFFF"/>
        </w:rPr>
        <w:t>.</w:t>
      </w:r>
      <w:r w:rsidR="003D14A8" w:rsidRPr="004E2A33">
        <w:rPr>
          <w:b/>
          <w:bCs/>
          <w:sz w:val="32"/>
          <w:szCs w:val="32"/>
        </w:rPr>
        <w:br/>
      </w:r>
      <w:r>
        <w:rPr>
          <w:rFonts w:hint="cs"/>
          <w:b/>
          <w:bCs/>
          <w:sz w:val="32"/>
          <w:szCs w:val="32"/>
          <w:shd w:val="clear" w:color="auto" w:fill="FFFFFF"/>
          <w:rtl/>
        </w:rPr>
        <w:t>3</w:t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ـ </w:t>
      </w:r>
      <w:r w:rsidR="003D14A8" w:rsidRPr="004E2A33">
        <w:rPr>
          <w:b/>
          <w:bCs/>
          <w:sz w:val="32"/>
          <w:szCs w:val="32"/>
          <w:shd w:val="clear" w:color="auto" w:fill="FFFFFF"/>
          <w:rtl/>
        </w:rPr>
        <w:t>تراكم الواجبات على الطالب وعدم أدائها أولاً بأول</w:t>
      </w:r>
      <w:r w:rsidR="003D14A8" w:rsidRPr="004E2A33">
        <w:rPr>
          <w:b/>
          <w:bCs/>
          <w:sz w:val="32"/>
          <w:szCs w:val="32"/>
          <w:shd w:val="clear" w:color="auto" w:fill="FFFFFF"/>
        </w:rPr>
        <w:t>.</w:t>
      </w:r>
      <w:r w:rsidR="003D14A8"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4ـ </w:t>
      </w:r>
      <w:r w:rsidR="003D14A8" w:rsidRPr="004E2A33">
        <w:rPr>
          <w:b/>
          <w:bCs/>
          <w:sz w:val="32"/>
          <w:szCs w:val="32"/>
          <w:shd w:val="clear" w:color="auto" w:fill="FFFFFF"/>
          <w:rtl/>
        </w:rPr>
        <w:t>الإهمال وعدم المبالاة من الطالب نفسه</w:t>
      </w:r>
      <w:r w:rsidR="003D14A8" w:rsidRPr="004E2A33">
        <w:rPr>
          <w:b/>
          <w:bCs/>
          <w:sz w:val="32"/>
          <w:szCs w:val="32"/>
          <w:shd w:val="clear" w:color="auto" w:fill="FFFFFF"/>
        </w:rPr>
        <w:t>.</w:t>
      </w:r>
      <w:r w:rsidR="003D14A8"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5ـ </w:t>
      </w:r>
      <w:r w:rsidR="003D14A8" w:rsidRPr="004E2A33">
        <w:rPr>
          <w:b/>
          <w:bCs/>
          <w:sz w:val="32"/>
          <w:szCs w:val="32"/>
          <w:shd w:val="clear" w:color="auto" w:fill="FFFFFF"/>
          <w:rtl/>
        </w:rPr>
        <w:t>خجل الطالب إما لكبر سنه أو ضعف تحصيله الدراسي</w:t>
      </w:r>
      <w:r w:rsidR="003D14A8" w:rsidRPr="004E2A33">
        <w:rPr>
          <w:b/>
          <w:bCs/>
          <w:sz w:val="32"/>
          <w:szCs w:val="32"/>
          <w:shd w:val="clear" w:color="auto" w:fill="FFFFFF"/>
        </w:rPr>
        <w:t>.</w:t>
      </w:r>
      <w:r w:rsidR="003D14A8"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6ـ </w:t>
      </w:r>
      <w:r w:rsidR="003D14A8" w:rsidRPr="004E2A33">
        <w:rPr>
          <w:b/>
          <w:bCs/>
          <w:sz w:val="32"/>
          <w:szCs w:val="32"/>
          <w:shd w:val="clear" w:color="auto" w:fill="FFFFFF"/>
          <w:rtl/>
        </w:rPr>
        <w:t>اعتقاد بعض الطلاب أن الدروس الخصوصية مجدية ونافعة عن الحضور</w:t>
      </w:r>
      <w:r w:rsidR="003D14A8" w:rsidRPr="004E2A33">
        <w:rPr>
          <w:b/>
          <w:bCs/>
          <w:sz w:val="32"/>
          <w:szCs w:val="32"/>
          <w:shd w:val="clear" w:color="auto" w:fill="FFFFFF"/>
        </w:rPr>
        <w:t>.</w:t>
      </w:r>
    </w:p>
    <w:p w:rsidR="00BF07C3" w:rsidRPr="004E2A33" w:rsidRDefault="003D14A8" w:rsidP="001E5358">
      <w:pPr>
        <w:pStyle w:val="a4"/>
        <w:ind w:left="226"/>
        <w:rPr>
          <w:rFonts w:asciiTheme="minorBidi" w:hAnsiTheme="minorBidi"/>
          <w:b/>
          <w:bCs/>
          <w:sz w:val="32"/>
          <w:szCs w:val="32"/>
          <w:shd w:val="clear" w:color="auto" w:fill="FAFAFA"/>
        </w:rPr>
      </w:pPr>
      <w:r w:rsidRPr="004E2A33">
        <w:rPr>
          <w:b/>
          <w:bCs/>
          <w:sz w:val="32"/>
          <w:szCs w:val="32"/>
        </w:rPr>
        <w:lastRenderedPageBreak/>
        <w:br/>
      </w:r>
      <w:r w:rsidRPr="004E2A33">
        <w:rPr>
          <w:b/>
          <w:bCs/>
          <w:color w:val="00B050"/>
          <w:sz w:val="32"/>
          <w:szCs w:val="32"/>
          <w:shd w:val="clear" w:color="auto" w:fill="FFFFFF"/>
        </w:rPr>
        <w:t xml:space="preserve">• </w:t>
      </w:r>
      <w:r w:rsidRPr="004E2A33">
        <w:rPr>
          <w:b/>
          <w:bCs/>
          <w:color w:val="00B050"/>
          <w:sz w:val="32"/>
          <w:szCs w:val="32"/>
          <w:shd w:val="clear" w:color="auto" w:fill="FFFFFF"/>
          <w:rtl/>
        </w:rPr>
        <w:t xml:space="preserve">ثانياً : أسباب تعود إلى </w:t>
      </w:r>
      <w:r w:rsidR="001E5358">
        <w:rPr>
          <w:rFonts w:hint="cs"/>
          <w:b/>
          <w:bCs/>
          <w:color w:val="00B050"/>
          <w:sz w:val="32"/>
          <w:szCs w:val="32"/>
          <w:shd w:val="clear" w:color="auto" w:fill="FFFFFF"/>
          <w:rtl/>
        </w:rPr>
        <w:t>ال</w:t>
      </w:r>
      <w:r w:rsidRPr="004E2A33">
        <w:rPr>
          <w:b/>
          <w:bCs/>
          <w:color w:val="00B050"/>
          <w:sz w:val="32"/>
          <w:szCs w:val="32"/>
          <w:shd w:val="clear" w:color="auto" w:fill="FFFFFF"/>
          <w:rtl/>
        </w:rPr>
        <w:t>مدرسة</w:t>
      </w:r>
      <w:r w:rsidRPr="004E2A33">
        <w:rPr>
          <w:b/>
          <w:bCs/>
          <w:sz w:val="32"/>
          <w:szCs w:val="32"/>
          <w:shd w:val="clear" w:color="auto" w:fill="FFFFFF"/>
          <w:rtl/>
        </w:rPr>
        <w:t xml:space="preserve">، </w:t>
      </w:r>
      <w:r w:rsidRPr="004E2A33">
        <w:rPr>
          <w:b/>
          <w:bCs/>
          <w:color w:val="FF0000"/>
          <w:sz w:val="32"/>
          <w:szCs w:val="32"/>
          <w:shd w:val="clear" w:color="auto" w:fill="FFFFFF"/>
          <w:rtl/>
        </w:rPr>
        <w:t>وتشمل</w:t>
      </w:r>
      <w:r w:rsidRPr="004E2A33">
        <w:rPr>
          <w:b/>
          <w:bCs/>
          <w:color w:val="FF0000"/>
          <w:sz w:val="32"/>
          <w:szCs w:val="32"/>
          <w:shd w:val="clear" w:color="auto" w:fill="FFFFFF"/>
        </w:rPr>
        <w:t xml:space="preserve"> ..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1ـ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إهمال المدرسة لضبط ظاهرة الغياب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2ـ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عدم وجود الجو الملائم في المدرسة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3ـ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كثرة الواجبات وقسوة بعض المعلمين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4ـ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عدم استخدام المعلم للأساليب التربوية السليمة كالثواب والعقاب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5ـ </w:t>
      </w:r>
      <w:r w:rsidRPr="004E2A33">
        <w:rPr>
          <w:b/>
          <w:bCs/>
          <w:sz w:val="32"/>
          <w:szCs w:val="32"/>
          <w:shd w:val="clear" w:color="auto" w:fill="FFFFFF"/>
        </w:rPr>
        <w:t xml:space="preserve">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صعوبة ال</w:t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>م</w:t>
      </w:r>
      <w:r w:rsidRPr="004E2A33">
        <w:rPr>
          <w:b/>
          <w:bCs/>
          <w:sz w:val="32"/>
          <w:szCs w:val="32"/>
          <w:shd w:val="clear" w:color="auto" w:fill="FFFFFF"/>
          <w:rtl/>
        </w:rPr>
        <w:t>ناهج وطولها واستخدام الطريقة غير المناسبة من قبل المعلم لتبسيطها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6ـ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روتينية المدارس في نظامها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7ـ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عدم تنويع طرق التدريس مما يسبب الملل عند الطلاب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color w:val="00B050"/>
          <w:sz w:val="32"/>
          <w:szCs w:val="32"/>
        </w:rPr>
        <w:br/>
      </w:r>
      <w:r w:rsidRPr="004E2A33">
        <w:rPr>
          <w:b/>
          <w:bCs/>
          <w:color w:val="00B050"/>
          <w:sz w:val="32"/>
          <w:szCs w:val="32"/>
          <w:shd w:val="clear" w:color="auto" w:fill="FFFFFF"/>
        </w:rPr>
        <w:t xml:space="preserve">• </w:t>
      </w:r>
      <w:r w:rsidRPr="004E2A33">
        <w:rPr>
          <w:b/>
          <w:bCs/>
          <w:color w:val="00B050"/>
          <w:sz w:val="32"/>
          <w:szCs w:val="32"/>
          <w:shd w:val="clear" w:color="auto" w:fill="FFFFFF"/>
          <w:rtl/>
        </w:rPr>
        <w:t>ثالثاً : أسباب تعود إلى المجتمع أو البيت</w:t>
      </w:r>
      <w:r w:rsidRPr="004E2A33">
        <w:rPr>
          <w:b/>
          <w:bCs/>
          <w:color w:val="FF0000"/>
          <w:sz w:val="32"/>
          <w:szCs w:val="32"/>
          <w:shd w:val="clear" w:color="auto" w:fill="FFFFFF"/>
          <w:rtl/>
        </w:rPr>
        <w:t>، وتشمل</w:t>
      </w:r>
      <w:r w:rsidRPr="004E2A33">
        <w:rPr>
          <w:b/>
          <w:bCs/>
          <w:color w:val="FF0000"/>
          <w:sz w:val="32"/>
          <w:szCs w:val="32"/>
          <w:shd w:val="clear" w:color="auto" w:fill="FFFFFF"/>
        </w:rPr>
        <w:t xml:space="preserve"> ..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1ـ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تدليل بعض الآباء لأبنائهم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2ـ </w:t>
      </w:r>
      <w:r w:rsidRPr="004E2A33">
        <w:rPr>
          <w:b/>
          <w:bCs/>
          <w:sz w:val="32"/>
          <w:szCs w:val="32"/>
          <w:shd w:val="clear" w:color="auto" w:fill="FFFFFF"/>
        </w:rPr>
        <w:t xml:space="preserve">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ضعف الأسر مادياً وبالتالي عدم توفير مستلزمات المدرسة والدراسة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3ـ </w:t>
      </w:r>
      <w:r w:rsidRPr="004E2A33">
        <w:rPr>
          <w:b/>
          <w:bCs/>
          <w:sz w:val="32"/>
          <w:szCs w:val="32"/>
          <w:shd w:val="clear" w:color="auto" w:fill="FFFFFF"/>
        </w:rPr>
        <w:t xml:space="preserve">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بُعد الطالب عن المدرسة وعدم توفير المواصلات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4ـ </w:t>
      </w:r>
      <w:r w:rsidRPr="004E2A33">
        <w:rPr>
          <w:b/>
          <w:bCs/>
          <w:sz w:val="32"/>
          <w:szCs w:val="32"/>
          <w:shd w:val="clear" w:color="auto" w:fill="FFFFFF"/>
        </w:rPr>
        <w:t xml:space="preserve">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انقطاع وضعف العلاقة بين البيت والمدرسة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5ـ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ضعف الترابط الأسري مما يؤدي إلى التفكك الأسري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6ـ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وجود وسائل اللهو ومغريات العصر الكثيرة وعدم وجود الرقيب مع ثراء الأسرة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Pr="004E2A33">
        <w:rPr>
          <w:b/>
          <w:bCs/>
          <w:color w:val="FF0000"/>
          <w:sz w:val="32"/>
          <w:szCs w:val="32"/>
          <w:shd w:val="clear" w:color="auto" w:fill="FFFFFF"/>
        </w:rPr>
        <w:t xml:space="preserve">• </w:t>
      </w:r>
      <w:r w:rsidRPr="004E2A33">
        <w:rPr>
          <w:b/>
          <w:bCs/>
          <w:color w:val="FF0000"/>
          <w:sz w:val="32"/>
          <w:szCs w:val="32"/>
          <w:shd w:val="clear" w:color="auto" w:fill="FFFFFF"/>
          <w:rtl/>
        </w:rPr>
        <w:t>ـ الآثار السلبية للمشكلة</w:t>
      </w:r>
      <w:r w:rsidRPr="004E2A33">
        <w:rPr>
          <w:b/>
          <w:bCs/>
          <w:sz w:val="32"/>
          <w:szCs w:val="32"/>
          <w:shd w:val="clear" w:color="auto" w:fill="FFFFFF"/>
        </w:rPr>
        <w:t xml:space="preserve"> :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1ـ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تأخر الطالب دراسياً مما يؤدي به إلى الرسوب وكره المدرسة والانقطاع عنها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2ـ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غياب الطالب قد يكون عبئاً على المجتمع ومصدراً لكثير من المشكلات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3ـ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فشل الطالب في حياته الدراسية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4ـ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غياب الطالب يسبب هدراً لكثير من المواد التعليمية والتي تنفق عليها الدولة الكثير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  <w:r w:rsidRPr="004E2A33">
        <w:rPr>
          <w:b/>
          <w:bCs/>
          <w:sz w:val="32"/>
          <w:szCs w:val="32"/>
        </w:rPr>
        <w:br/>
      </w:r>
      <w:r w:rsidR="00F82217" w:rsidRPr="004E2A33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5ـ </w:t>
      </w:r>
      <w:r w:rsidRPr="004E2A33">
        <w:rPr>
          <w:b/>
          <w:bCs/>
          <w:sz w:val="32"/>
          <w:szCs w:val="32"/>
          <w:shd w:val="clear" w:color="auto" w:fill="FFFFFF"/>
          <w:rtl/>
        </w:rPr>
        <w:t>تفشي الجهل والأمية في المجتمع</w:t>
      </w:r>
      <w:r w:rsidRPr="004E2A33">
        <w:rPr>
          <w:b/>
          <w:bCs/>
          <w:sz w:val="32"/>
          <w:szCs w:val="32"/>
          <w:shd w:val="clear" w:color="auto" w:fill="FFFFFF"/>
        </w:rPr>
        <w:t>.</w:t>
      </w:r>
    </w:p>
    <w:p w:rsidR="00B516A2" w:rsidRPr="00BF07C3" w:rsidRDefault="00EB5B82" w:rsidP="00BF07C3">
      <w:pPr>
        <w:pStyle w:val="a4"/>
        <w:ind w:left="226"/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 w:rsidRPr="00BF07C3"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  <w:rtl/>
        </w:rPr>
        <w:t>ويمكن علاج مشكلة الغياب والتأخر عن المدرسة بالآت</w:t>
      </w:r>
      <w:r w:rsidR="00B516A2" w:rsidRPr="00BF07C3">
        <w:rPr>
          <w:rFonts w:asciiTheme="minorBidi" w:hAnsiTheme="minorBidi" w:hint="cs"/>
          <w:b/>
          <w:bCs/>
          <w:color w:val="FF0000"/>
          <w:sz w:val="32"/>
          <w:szCs w:val="32"/>
          <w:shd w:val="clear" w:color="auto" w:fill="FAFAFA"/>
          <w:rtl/>
        </w:rPr>
        <w:t>ي</w:t>
      </w:r>
      <w:r w:rsidRPr="00BF07C3">
        <w:rPr>
          <w:rStyle w:val="apple-converted-space"/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 </w:t>
      </w:r>
      <w:r w:rsidRPr="00BF07C3">
        <w:rPr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:</w:t>
      </w:r>
      <w:r w:rsidRPr="00BF07C3">
        <w:rPr>
          <w:rStyle w:val="apple-converted-space"/>
          <w:rFonts w:asciiTheme="minorBidi" w:hAnsiTheme="minorBidi"/>
          <w:b/>
          <w:bCs/>
          <w:color w:val="FF0000"/>
          <w:sz w:val="32"/>
          <w:szCs w:val="32"/>
          <w:shd w:val="clear" w:color="auto" w:fill="FAFAFA"/>
        </w:rPr>
        <w:t> </w:t>
      </w:r>
    </w:p>
    <w:p w:rsidR="001E5358" w:rsidRDefault="00B516A2" w:rsidP="00F82217">
      <w:pPr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 w:rsidRPr="001E5358">
        <w:rPr>
          <w:rFonts w:hint="cs"/>
          <w:b/>
          <w:bCs/>
          <w:sz w:val="30"/>
          <w:szCs w:val="30"/>
          <w:shd w:val="clear" w:color="auto" w:fill="FFFFFF"/>
          <w:rtl/>
        </w:rPr>
        <w:t>1ـ</w:t>
      </w:r>
      <w:r w:rsidR="00F82217" w:rsidRPr="001E5358">
        <w:rPr>
          <w:rFonts w:hint="cs"/>
          <w:b/>
          <w:bCs/>
          <w:sz w:val="30"/>
          <w:szCs w:val="30"/>
          <w:shd w:val="clear" w:color="auto" w:fill="FFFFFF"/>
          <w:rtl/>
        </w:rPr>
        <w:t xml:space="preserve"> ت</w:t>
      </w:r>
      <w:r w:rsidRPr="001E5358">
        <w:rPr>
          <w:b/>
          <w:bCs/>
          <w:sz w:val="30"/>
          <w:szCs w:val="30"/>
          <w:shd w:val="clear" w:color="auto" w:fill="FFFFFF"/>
          <w:rtl/>
        </w:rPr>
        <w:t>عر</w:t>
      </w:r>
      <w:r w:rsidR="00F82217" w:rsidRPr="001E5358">
        <w:rPr>
          <w:rFonts w:hint="cs"/>
          <w:b/>
          <w:bCs/>
          <w:sz w:val="30"/>
          <w:szCs w:val="30"/>
          <w:shd w:val="clear" w:color="auto" w:fill="FFFFFF"/>
          <w:rtl/>
        </w:rPr>
        <w:t>ي</w:t>
      </w:r>
      <w:r w:rsidRPr="001E5358">
        <w:rPr>
          <w:b/>
          <w:bCs/>
          <w:sz w:val="30"/>
          <w:szCs w:val="30"/>
          <w:shd w:val="clear" w:color="auto" w:fill="FFFFFF"/>
          <w:rtl/>
        </w:rPr>
        <w:t xml:space="preserve">ف الطالب </w:t>
      </w:r>
      <w:r w:rsidR="00F82217" w:rsidRPr="001E5358">
        <w:rPr>
          <w:rFonts w:hint="cs"/>
          <w:b/>
          <w:bCs/>
          <w:sz w:val="30"/>
          <w:szCs w:val="30"/>
          <w:shd w:val="clear" w:color="auto" w:fill="FFFFFF"/>
          <w:rtl/>
        </w:rPr>
        <w:t>ب</w:t>
      </w:r>
      <w:r w:rsidRPr="001E5358">
        <w:rPr>
          <w:b/>
          <w:bCs/>
          <w:sz w:val="30"/>
          <w:szCs w:val="30"/>
          <w:shd w:val="clear" w:color="auto" w:fill="FFFFFF"/>
          <w:rtl/>
        </w:rPr>
        <w:t>الهدف الحقيقي من وراء طلب العلم وهو عبادة الله وابتغاء الأجر من الله</w:t>
      </w:r>
      <w:r w:rsidRPr="001E5358">
        <w:rPr>
          <w:b/>
          <w:bCs/>
          <w:sz w:val="30"/>
          <w:szCs w:val="30"/>
          <w:shd w:val="clear" w:color="auto" w:fill="FFFFFF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2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-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العمل على تكوين اتجاهات ايجابية نحو المدرسة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3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-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استبدال التهكم والسخرية </w:t>
      </w:r>
      <w:r w:rsidR="003D14A8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والاستهزاء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والتوبيخ والعقاب بأسلوب التشجيع والمدح والتبصير بالخطأ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4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A318B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متابعة المدرسة للتلميذ </w:t>
      </w:r>
      <w:r w:rsidR="003D14A8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بإرسال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خطاب من المدرسة إلى ولي أمر لإشعاره بغيابه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5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ـ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عدم التهاون في تنفيذ عقوبات الغياب لتكون رادعة للجميع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6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الحسم من درجات المواظبة في التقرير الشهري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A318B0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</w:p>
    <w:p w:rsidR="007B1EA0" w:rsidRPr="00B516A2" w:rsidRDefault="00EB5B82" w:rsidP="00F82217">
      <w:pPr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lastRenderedPageBreak/>
        <w:br/>
      </w:r>
      <w:r w:rsid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7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ـ </w:t>
      </w:r>
      <w:r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ضرورة توفير المدرسة لكل المشوقات التي تجعل التلميذ يقدم على العمل المدرسي ويحب المدرسة مثل اللعب والأنشطة المختلفة 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والترفيهية</w:t>
      </w:r>
      <w:r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</w:t>
      </w:r>
    </w:p>
    <w:p w:rsidR="001E5358" w:rsidRDefault="00B516A2" w:rsidP="001E5358">
      <w:pPr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8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تضمين المناهج بعض الأنشطة الميدانية لرفع روح السأم والملل وبث روح الحيوية والنشاط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9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دراسة أوضاع التلاميذ متكرري الغياب من النواحي الاجتماعية والنفسية والصحية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Pr="001E5358">
        <w:rPr>
          <w:rFonts w:asciiTheme="minorBidi" w:hAnsiTheme="minorBidi" w:hint="cs"/>
          <w:b/>
          <w:bCs/>
          <w:sz w:val="30"/>
          <w:szCs w:val="30"/>
          <w:shd w:val="clear" w:color="auto" w:fill="FAFAFA"/>
          <w:rtl/>
        </w:rPr>
        <w:t>10</w:t>
      </w:r>
      <w:r w:rsidR="007B1EA0" w:rsidRPr="001E5358">
        <w:rPr>
          <w:rFonts w:asciiTheme="minorBidi" w:hAnsiTheme="minorBidi" w:hint="cs"/>
          <w:b/>
          <w:bCs/>
          <w:sz w:val="30"/>
          <w:szCs w:val="30"/>
          <w:shd w:val="clear" w:color="auto" w:fill="FAFAFA"/>
          <w:rtl/>
        </w:rPr>
        <w:t>ـ</w:t>
      </w:r>
      <w:r w:rsidR="001E5358" w:rsidRPr="001E5358">
        <w:rPr>
          <w:rFonts w:hint="cs"/>
          <w:b/>
          <w:bCs/>
          <w:sz w:val="30"/>
          <w:szCs w:val="30"/>
          <w:shd w:val="clear" w:color="auto" w:fill="FFFFFF"/>
          <w:rtl/>
        </w:rPr>
        <w:t xml:space="preserve"> </w:t>
      </w:r>
      <w:r w:rsidR="003D14A8" w:rsidRPr="001E5358">
        <w:rPr>
          <w:b/>
          <w:bCs/>
          <w:sz w:val="30"/>
          <w:szCs w:val="30"/>
          <w:shd w:val="clear" w:color="auto" w:fill="FFFFFF"/>
          <w:rtl/>
        </w:rPr>
        <w:t>وجود المرشد الطلابي الواعي الذي يتلمس مشكلات الطلاب ويحاول مساعدتهم في حلها</w:t>
      </w:r>
      <w:r w:rsidR="001E5358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إقامة برامج إرشادية تهدف إلى مساعدة التلاميذ متكرري الغياب على تغيير عاداتهم التي تسهم في غيابهم عن المدرسة على أن تشتمل الإرشادات على خطوات عملية تساعد على الانتظام في الحضور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2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ـ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تعاون جميع المعنيين من مدير ومدرسين وتلاميذ وأولياء أمور في تخفيض نسب الغياب وإيجاد مجالات للعمل المشترك بين المدرسة والمجتمع خاصة أولياء الأمور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4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تنظيم جدول الاختبارات بحيث يراعى فيه التنوع بين المواد (سهل ’صعب ) واعتماد أساليب مشوقة في الاختبارات</w:t>
      </w:r>
    </w:p>
    <w:p w:rsidR="00CB0C8B" w:rsidRPr="00B516A2" w:rsidRDefault="001E5358" w:rsidP="001E5358">
      <w:pPr>
        <w:spacing w:after="0"/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>
        <w:rPr>
          <w:rFonts w:ascii="Arial" w:hAnsi="Arial" w:cs="Arial" w:hint="cs"/>
          <w:b/>
          <w:bCs/>
          <w:sz w:val="32"/>
          <w:szCs w:val="32"/>
          <w:shd w:val="clear" w:color="auto" w:fill="FFFFFF"/>
          <w:rtl/>
        </w:rPr>
        <w:t xml:space="preserve">15ـ </w:t>
      </w:r>
      <w:r w:rsidR="00B516A2" w:rsidRPr="00B516A2">
        <w:rPr>
          <w:rFonts w:ascii="Arial" w:hAnsi="Arial" w:cs="Arial"/>
          <w:b/>
          <w:bCs/>
          <w:sz w:val="32"/>
          <w:szCs w:val="32"/>
          <w:shd w:val="clear" w:color="auto" w:fill="FFFFFF"/>
          <w:rtl/>
        </w:rPr>
        <w:t>التخفيف من قلق الامتحانات باستخدام الاختبارات لدورية</w:t>
      </w:r>
      <w:r w:rsidR="00B516A2" w:rsidRPr="00B516A2">
        <w:rPr>
          <w:rFonts w:ascii="Arial" w:hAnsi="Arial" w:cs="Arial"/>
          <w:b/>
          <w:bCs/>
          <w:sz w:val="32"/>
          <w:szCs w:val="32"/>
          <w:shd w:val="clear" w:color="auto" w:fill="FFFFFF"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6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ـ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تقديم مساعدات مادية للأسر ذات الدخل المادي المنخفض</w:t>
      </w:r>
      <w:r w:rsidR="007B1EA0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>.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br/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1</w:t>
      </w:r>
      <w:r w:rsid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6</w:t>
      </w:r>
      <w:r w:rsidR="007B1EA0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ـ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ربط محتوى المناهج الدراسية بواقع التلميذ ، </w:t>
      </w:r>
      <w:r w:rsidR="00EB5B82"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وإعطاءه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 xml:space="preserve"> الفرصة للتعبير عن معارفه 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و</w:t>
      </w:r>
      <w:r w:rsidR="00EB5B82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  <w:t>قدراته ومهاراته للتعرف على المهارات التي يجيدها ولمعرفة ميوله</w:t>
      </w:r>
      <w:r w:rsidR="007B1EA0" w:rsidRPr="00B516A2">
        <w:rPr>
          <w:rFonts w:asciiTheme="minorBidi" w:hAnsiTheme="minorBidi"/>
          <w:b/>
          <w:bCs/>
          <w:sz w:val="32"/>
          <w:szCs w:val="32"/>
          <w:shd w:val="clear" w:color="auto" w:fill="FAFAFA"/>
        </w:rPr>
        <w:t xml:space="preserve"> </w:t>
      </w:r>
      <w:ins w:id="1" w:author="Unknown">
        <w:r w:rsidR="00EB5B82" w:rsidRPr="00B516A2">
          <w:rPr>
            <w:rFonts w:asciiTheme="minorBidi" w:hAnsiTheme="minorBidi"/>
            <w:b/>
            <w:bCs/>
            <w:sz w:val="32"/>
            <w:szCs w:val="32"/>
            <w:shd w:val="clear" w:color="auto" w:fill="FAFAFA"/>
          </w:rPr>
          <w:br/>
        </w:r>
      </w:ins>
      <w:r w:rsidR="00B516A2">
        <w:rPr>
          <w:rFonts w:hint="cs"/>
          <w:b/>
          <w:bCs/>
          <w:sz w:val="32"/>
          <w:szCs w:val="32"/>
          <w:shd w:val="clear" w:color="auto" w:fill="FFFFFF"/>
          <w:rtl/>
        </w:rPr>
        <w:t xml:space="preserve">17ـ </w:t>
      </w:r>
      <w:r w:rsidR="003D14A8" w:rsidRPr="00B516A2">
        <w:rPr>
          <w:b/>
          <w:bCs/>
          <w:sz w:val="32"/>
          <w:szCs w:val="32"/>
          <w:shd w:val="clear" w:color="auto" w:fill="FFFFFF"/>
          <w:rtl/>
        </w:rPr>
        <w:t>توفير وسائل المواصلات إن أمكن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 .</w:t>
      </w:r>
    </w:p>
    <w:p w:rsidR="00B516A2" w:rsidRPr="00B516A2" w:rsidRDefault="00B516A2" w:rsidP="001E5358">
      <w:pPr>
        <w:spacing w:after="0"/>
        <w:rPr>
          <w:rFonts w:asciiTheme="minorBidi" w:hAnsiTheme="minorBidi"/>
          <w:b/>
          <w:bCs/>
          <w:sz w:val="32"/>
          <w:szCs w:val="32"/>
          <w:shd w:val="clear" w:color="auto" w:fill="FAFAFA"/>
          <w:rtl/>
        </w:rPr>
      </w:pPr>
      <w:r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 xml:space="preserve">18ـ </w:t>
      </w:r>
      <w:r w:rsidRPr="00B516A2">
        <w:rPr>
          <w:rFonts w:asciiTheme="minorBidi" w:hAnsiTheme="minorBidi" w:hint="cs"/>
          <w:b/>
          <w:bCs/>
          <w:sz w:val="32"/>
          <w:szCs w:val="32"/>
          <w:shd w:val="clear" w:color="auto" w:fill="FAFAFA"/>
          <w:rtl/>
        </w:rPr>
        <w:t>منح جوائز للطلاب الملتزمين بالحضور وعدم الغياب</w:t>
      </w:r>
    </w:p>
    <w:sectPr w:rsidR="00B516A2" w:rsidRPr="00B516A2" w:rsidSect="001E5358">
      <w:headerReference w:type="default" r:id="rId8"/>
      <w:pgSz w:w="11906" w:h="16838"/>
      <w:pgMar w:top="1440" w:right="1416" w:bottom="1440" w:left="1418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05C" w:rsidRDefault="0030005C" w:rsidP="00F4271C">
      <w:pPr>
        <w:spacing w:after="0" w:line="240" w:lineRule="auto"/>
      </w:pPr>
      <w:r>
        <w:separator/>
      </w:r>
    </w:p>
  </w:endnote>
  <w:endnote w:type="continuationSeparator" w:id="0">
    <w:p w:rsidR="0030005C" w:rsidRDefault="0030005C" w:rsidP="00F4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05C" w:rsidRDefault="0030005C" w:rsidP="00F4271C">
      <w:pPr>
        <w:spacing w:after="0" w:line="240" w:lineRule="auto"/>
      </w:pPr>
      <w:r>
        <w:separator/>
      </w:r>
    </w:p>
  </w:footnote>
  <w:footnote w:type="continuationSeparator" w:id="0">
    <w:p w:rsidR="0030005C" w:rsidRDefault="0030005C" w:rsidP="00F4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71C" w:rsidRDefault="00F4271C" w:rsidP="00F4271C">
    <w:pPr>
      <w:pStyle w:val="a5"/>
      <w:tabs>
        <w:tab w:val="clear" w:pos="4153"/>
        <w:tab w:val="clear" w:pos="8306"/>
        <w:tab w:val="left" w:pos="2606"/>
      </w:tabs>
      <w:rPr>
        <w:rtl/>
      </w:rPr>
    </w:pPr>
    <w:r>
      <w:rPr>
        <w:noProof/>
        <w:rtl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4791075</wp:posOffset>
          </wp:positionH>
          <wp:positionV relativeFrom="paragraph">
            <wp:posOffset>-1905</wp:posOffset>
          </wp:positionV>
          <wp:extent cx="1119505" cy="514350"/>
          <wp:effectExtent l="19050" t="0" r="4445" b="0"/>
          <wp:wrapThrough wrapText="bothSides">
            <wp:wrapPolygon edited="0">
              <wp:start x="-368" y="0"/>
              <wp:lineTo x="-368" y="20800"/>
              <wp:lineTo x="21686" y="20800"/>
              <wp:lineTo x="21686" y="0"/>
              <wp:lineTo x="-368" y="0"/>
            </wp:wrapPolygon>
          </wp:wrapThrough>
          <wp:docPr id="1" name="صورة 1" descr="MOEnew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EnewLogo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rtl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1552575</wp:posOffset>
          </wp:positionH>
          <wp:positionV relativeFrom="paragraph">
            <wp:posOffset>-1905</wp:posOffset>
          </wp:positionV>
          <wp:extent cx="1876425" cy="742950"/>
          <wp:effectExtent l="19050" t="0" r="9525" b="0"/>
          <wp:wrapNone/>
          <wp:docPr id="3" name="صورة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764" t="15498" r="32627" b="7977"/>
                  <a:stretch/>
                </pic:blipFill>
                <pic:spPr bwMode="auto">
                  <a:xfrm>
                    <a:off x="0" y="0"/>
                    <a:ext cx="1876425" cy="74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rtl/>
      </w:rPr>
      <w:tab/>
    </w:r>
  </w:p>
  <w:p w:rsidR="00F4271C" w:rsidRDefault="00F4271C" w:rsidP="00F4271C">
    <w:pPr>
      <w:pStyle w:val="a5"/>
      <w:tabs>
        <w:tab w:val="clear" w:pos="4153"/>
        <w:tab w:val="clear" w:pos="8306"/>
        <w:tab w:val="left" w:pos="2606"/>
      </w:tabs>
      <w:jc w:val="center"/>
      <w:rPr>
        <w:rtl/>
      </w:rPr>
    </w:pPr>
  </w:p>
  <w:p w:rsidR="00F4271C" w:rsidRDefault="00F4271C" w:rsidP="00F4271C">
    <w:pPr>
      <w:pStyle w:val="a5"/>
      <w:tabs>
        <w:tab w:val="clear" w:pos="4153"/>
        <w:tab w:val="clear" w:pos="8306"/>
        <w:tab w:val="left" w:pos="2606"/>
      </w:tabs>
      <w:rPr>
        <w:rtl/>
      </w:rPr>
    </w:pPr>
  </w:p>
  <w:p w:rsidR="00F4271C" w:rsidRDefault="00F4271C" w:rsidP="00F4271C">
    <w:pPr>
      <w:pStyle w:val="a5"/>
      <w:tabs>
        <w:tab w:val="clear" w:pos="4153"/>
        <w:tab w:val="clear" w:pos="8306"/>
        <w:tab w:val="left" w:pos="26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4C5E"/>
    <w:multiLevelType w:val="hybridMultilevel"/>
    <w:tmpl w:val="6C020CDC"/>
    <w:lvl w:ilvl="0" w:tplc="D22EA7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B5B82"/>
    <w:rsid w:val="000A2A36"/>
    <w:rsid w:val="001E5358"/>
    <w:rsid w:val="00281BA3"/>
    <w:rsid w:val="0030005C"/>
    <w:rsid w:val="00385E29"/>
    <w:rsid w:val="003D14A8"/>
    <w:rsid w:val="004D5EB5"/>
    <w:rsid w:val="004E2A33"/>
    <w:rsid w:val="00504C72"/>
    <w:rsid w:val="00604B82"/>
    <w:rsid w:val="00701D88"/>
    <w:rsid w:val="007B1EA0"/>
    <w:rsid w:val="007E4200"/>
    <w:rsid w:val="008D3782"/>
    <w:rsid w:val="009F0097"/>
    <w:rsid w:val="00A318B0"/>
    <w:rsid w:val="00A67F55"/>
    <w:rsid w:val="00B516A2"/>
    <w:rsid w:val="00BE2F29"/>
    <w:rsid w:val="00BF07C3"/>
    <w:rsid w:val="00CB0C8B"/>
    <w:rsid w:val="00DA2A5B"/>
    <w:rsid w:val="00EB5B82"/>
    <w:rsid w:val="00EC1381"/>
    <w:rsid w:val="00F4271C"/>
    <w:rsid w:val="00F8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B5B82"/>
  </w:style>
  <w:style w:type="paragraph" w:styleId="a3">
    <w:name w:val="Balloon Text"/>
    <w:basedOn w:val="a"/>
    <w:link w:val="Char"/>
    <w:uiPriority w:val="99"/>
    <w:semiHidden/>
    <w:unhideWhenUsed/>
    <w:rsid w:val="009F0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F009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F07C3"/>
    <w:pPr>
      <w:ind w:left="720"/>
      <w:contextualSpacing/>
    </w:pPr>
  </w:style>
  <w:style w:type="paragraph" w:styleId="a5">
    <w:name w:val="header"/>
    <w:basedOn w:val="a"/>
    <w:link w:val="Char0"/>
    <w:uiPriority w:val="99"/>
    <w:semiHidden/>
    <w:unhideWhenUsed/>
    <w:rsid w:val="00F427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F4271C"/>
  </w:style>
  <w:style w:type="paragraph" w:styleId="a6">
    <w:name w:val="footer"/>
    <w:basedOn w:val="a"/>
    <w:link w:val="Char1"/>
    <w:uiPriority w:val="99"/>
    <w:semiHidden/>
    <w:unhideWhenUsed/>
    <w:rsid w:val="00F427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F427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4</cp:revision>
  <cp:lastPrinted>2014-12-14T06:39:00Z</cp:lastPrinted>
  <dcterms:created xsi:type="dcterms:W3CDTF">2015-11-16T19:52:00Z</dcterms:created>
  <dcterms:modified xsi:type="dcterms:W3CDTF">2015-12-06T06:03:00Z</dcterms:modified>
</cp:coreProperties>
</file>